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5B0F93BF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>OMIPE  nr.</w:t>
      </w:r>
      <w:r w:rsidR="00E16638" w:rsidRPr="00C3644C">
        <w:rPr>
          <w:rFonts w:ascii="Trebuchet MS" w:hAnsi="Trebuchet MS"/>
          <w:b/>
          <w:bCs/>
        </w:rPr>
        <w:t xml:space="preserve"> </w:t>
      </w:r>
      <w:r w:rsidR="00915CFA">
        <w:rPr>
          <w:rFonts w:ascii="Trebuchet MS" w:hAnsi="Trebuchet MS"/>
          <w:b/>
          <w:bCs/>
        </w:rPr>
        <w:t>1777/03.05.2023</w:t>
      </w:r>
    </w:p>
    <w:p w14:paraId="7871F17E" w14:textId="77777777" w:rsidR="00F66CCC" w:rsidRDefault="00F66CCC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9BAB6CD" w14:textId="77777777" w:rsidR="00F66CCC" w:rsidRDefault="00F66CCC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5E0E95E4" w14:textId="77777777" w:rsidR="00BA48EA" w:rsidRPr="003F3C60" w:rsidRDefault="00BA48EA" w:rsidP="00BA48EA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CADRU </w:t>
      </w:r>
      <w:r>
        <w:rPr>
          <w:rFonts w:ascii="Trebuchet MS" w:eastAsiaTheme="minorHAnsi" w:hAnsi="Trebuchet MS" w:cstheme="minorBidi"/>
          <w:b/>
          <w:bCs/>
        </w:rPr>
        <w:t>AL</w:t>
      </w:r>
      <w:r w:rsidRPr="007A7AA0">
        <w:rPr>
          <w:rFonts w:ascii="Trebuchet MS" w:eastAsiaTheme="minorHAnsi" w:hAnsi="Trebuchet MS" w:cstheme="minorBidi"/>
          <w:b/>
          <w:bCs/>
        </w:rPr>
        <w:t xml:space="preserve"> RAPORT</w:t>
      </w:r>
      <w:r w:rsidRPr="003F3C60">
        <w:rPr>
          <w:rFonts w:ascii="Trebuchet MS" w:eastAsiaTheme="minorHAnsi" w:hAnsi="Trebuchet MS" w:cstheme="minorBidi"/>
          <w:b/>
          <w:bCs/>
        </w:rPr>
        <w:t>UL</w:t>
      </w:r>
      <w:r>
        <w:rPr>
          <w:rFonts w:ascii="Trebuchet MS" w:eastAsiaTheme="minorHAnsi" w:hAnsi="Trebuchet MS" w:cstheme="minorBidi"/>
          <w:b/>
          <w:bCs/>
        </w:rPr>
        <w:t xml:space="preserve">UI </w:t>
      </w:r>
      <w:r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22C3A69C" w14:textId="77777777" w:rsidR="00EA7400" w:rsidRPr="004A2B67" w:rsidRDefault="00EA7400" w:rsidP="00EA7400">
      <w:pPr>
        <w:spacing w:after="160" w:line="360" w:lineRule="auto"/>
        <w:jc w:val="both"/>
        <w:rPr>
          <w:ins w:id="0" w:author="NICOLETA TOPIRCEANU" w:date="2023-06-27T12:29:00Z"/>
          <w:rFonts w:ascii="Trebuchet MS" w:hAnsi="Trebuchet MS"/>
          <w:iCs/>
          <w:sz w:val="22"/>
          <w:szCs w:val="22"/>
          <w:lang w:val="en-GB"/>
        </w:rPr>
      </w:pPr>
      <w:ins w:id="1" w:author="NICOLETA TOPIRCEANU" w:date="2023-06-27T12:29:00Z">
        <w:r w:rsidRPr="00EE4FE7">
          <w:rPr>
            <w:rFonts w:ascii="Trebuchet MS" w:hAnsi="Trebuchet MS"/>
            <w:color w:val="000000" w:themeColor="text1"/>
          </w:rPr>
          <w:t xml:space="preserve">Program: </w:t>
        </w:r>
        <w:proofErr w:type="spellStart"/>
        <w:r w:rsidRPr="009D7175">
          <w:rPr>
            <w:rFonts w:ascii="Trebuchet MS" w:hAnsi="Trebuchet MS" w:cstheme="minorHAnsi"/>
            <w:b/>
            <w:bCs/>
            <w:lang w:val="en-US"/>
          </w:rPr>
          <w:t>Programul</w:t>
        </w:r>
        <w:proofErr w:type="spellEnd"/>
        <w:r w:rsidRPr="009D7175">
          <w:rPr>
            <w:rFonts w:ascii="Trebuchet MS" w:hAnsi="Trebuchet MS" w:cstheme="minorHAnsi"/>
            <w:b/>
            <w:bCs/>
            <w:lang w:val="en-US"/>
          </w:rPr>
          <w:t xml:space="preserve"> Regional Sud-Muntenia 2021-2027</w:t>
        </w:r>
      </w:ins>
    </w:p>
    <w:p w14:paraId="46DB819E" w14:textId="77777777" w:rsidR="00EA7400" w:rsidRDefault="00EA7400" w:rsidP="00EA7400">
      <w:pPr>
        <w:rPr>
          <w:ins w:id="2" w:author="NICOLETA TOPIRCEANU" w:date="2023-06-27T12:29:00Z"/>
          <w:rFonts w:ascii="Trebuchet MS" w:hAnsi="Trebuchet MS"/>
          <w:color w:val="000000" w:themeColor="text1"/>
        </w:rPr>
      </w:pPr>
      <w:ins w:id="3" w:author="NICOLETA TOPIRCEANU" w:date="2023-06-27T12:29:00Z">
        <w:r w:rsidRPr="00EE4FE7">
          <w:rPr>
            <w:rFonts w:ascii="Trebuchet MS" w:hAnsi="Trebuchet MS"/>
            <w:color w:val="000000" w:themeColor="text1"/>
          </w:rPr>
          <w:t xml:space="preserve">Prioritate: </w:t>
        </w:r>
        <w:r w:rsidRPr="009D7175">
          <w:rPr>
            <w:rFonts w:ascii="Trebuchet MS" w:hAnsi="Trebuchet MS" w:cs="Calibri"/>
            <w:b/>
            <w:color w:val="000000"/>
          </w:rPr>
          <w:t>P1</w:t>
        </w:r>
        <w:r w:rsidRPr="009D7175">
          <w:rPr>
            <w:rFonts w:ascii="Trebuchet MS" w:hAnsi="Trebuchet MS" w:cs="Calibri"/>
            <w:color w:val="000000"/>
          </w:rPr>
          <w:t xml:space="preserve"> -O regiune competitivă prin inovare, digitalizare și întreprinderi dinamice</w:t>
        </w:r>
        <w:r w:rsidRPr="00EE4FE7" w:rsidDel="00383D8F">
          <w:rPr>
            <w:rFonts w:ascii="Trebuchet MS" w:hAnsi="Trebuchet MS"/>
            <w:color w:val="000000" w:themeColor="text1"/>
          </w:rPr>
          <w:t xml:space="preserve"> </w:t>
        </w:r>
      </w:ins>
    </w:p>
    <w:p w14:paraId="6E086728" w14:textId="77777777" w:rsidR="00EA7400" w:rsidRDefault="00EA7400" w:rsidP="00EA7400">
      <w:pPr>
        <w:rPr>
          <w:ins w:id="4" w:author="NICOLETA TOPIRCEANU" w:date="2023-06-27T12:29:00Z"/>
          <w:rFonts w:ascii="Trebuchet MS" w:hAnsi="Trebuchet MS"/>
          <w:color w:val="000000" w:themeColor="text1"/>
        </w:rPr>
      </w:pPr>
    </w:p>
    <w:p w14:paraId="536A64CA" w14:textId="77777777" w:rsidR="00EA7400" w:rsidRPr="009D7175" w:rsidRDefault="00EA7400" w:rsidP="00EA7400">
      <w:pPr>
        <w:spacing w:line="360" w:lineRule="auto"/>
        <w:jc w:val="both"/>
        <w:rPr>
          <w:ins w:id="5" w:author="NICOLETA TOPIRCEANU" w:date="2023-06-27T12:29:00Z"/>
          <w:rFonts w:ascii="Trebuchet MS" w:hAnsi="Trebuchet MS"/>
          <w:noProof/>
        </w:rPr>
      </w:pPr>
      <w:ins w:id="6" w:author="NICOLETA TOPIRCEANU" w:date="2023-06-27T12:29:00Z">
        <w:r w:rsidRPr="00EE4FE7">
          <w:rPr>
            <w:rFonts w:ascii="Trebuchet MS" w:hAnsi="Trebuchet MS"/>
            <w:color w:val="000000" w:themeColor="text1"/>
          </w:rPr>
          <w:t xml:space="preserve">Obiectiv de politică: </w:t>
        </w:r>
        <w:r w:rsidRPr="009D7175">
          <w:rPr>
            <w:rFonts w:ascii="Trebuchet MS" w:hAnsi="Trebuchet MS"/>
            <w:b/>
          </w:rPr>
          <w:t xml:space="preserve">1 - </w:t>
        </w:r>
        <w:r w:rsidRPr="009D7175">
          <w:rPr>
            <w:rFonts w:ascii="Trebuchet MS" w:hAnsi="Trebuchet MS"/>
            <w:noProof/>
          </w:rPr>
          <w:t xml:space="preserve">O Europă mai competitivă și mai inteligentă, prin promovarea unei transformări economice inovatoare și inteligente și a conectivității TIC regionale </w:t>
        </w:r>
      </w:ins>
    </w:p>
    <w:p w14:paraId="0590F093" w14:textId="77777777" w:rsidR="00EA7400" w:rsidRDefault="00EA7400" w:rsidP="00EA7400">
      <w:pPr>
        <w:rPr>
          <w:ins w:id="7" w:author="NICOLETA TOPIRCEANU" w:date="2023-06-27T12:29:00Z"/>
          <w:rFonts w:ascii="Trebuchet MS" w:hAnsi="Trebuchet MS"/>
        </w:rPr>
      </w:pPr>
      <w:ins w:id="8" w:author="NICOLETA TOPIRCEANU" w:date="2023-06-27T12:29:00Z">
        <w:r w:rsidRPr="00D8454E">
          <w:rPr>
            <w:rFonts w:ascii="Trebuchet MS" w:hAnsi="Trebuchet MS"/>
          </w:rPr>
          <w:t xml:space="preserve">Fond: </w:t>
        </w:r>
        <w:r w:rsidRPr="00681F3D">
          <w:rPr>
            <w:rFonts w:ascii="Trebuchet MS" w:hAnsi="Trebuchet MS"/>
          </w:rPr>
          <w:t>FEDR</w:t>
        </w:r>
      </w:ins>
    </w:p>
    <w:p w14:paraId="2469E8C8" w14:textId="77777777" w:rsidR="00EA7400" w:rsidRPr="00D8454E" w:rsidRDefault="00EA7400" w:rsidP="00EA7400">
      <w:pPr>
        <w:rPr>
          <w:ins w:id="9" w:author="NICOLETA TOPIRCEANU" w:date="2023-06-27T12:29:00Z"/>
          <w:rFonts w:ascii="Trebuchet MS" w:hAnsi="Trebuchet MS"/>
        </w:rPr>
      </w:pPr>
    </w:p>
    <w:p w14:paraId="0E140F09" w14:textId="77777777" w:rsidR="00EA7400" w:rsidRDefault="00EA7400" w:rsidP="00EA7400">
      <w:pPr>
        <w:spacing w:line="360" w:lineRule="auto"/>
        <w:jc w:val="both"/>
        <w:rPr>
          <w:ins w:id="10" w:author="NICOLETA TOPIRCEANU" w:date="2023-06-27T12:29:00Z"/>
          <w:rFonts w:ascii="Trebuchet MS" w:hAnsi="Trebuchet MS" w:cs="Calibri"/>
          <w:color w:val="000000"/>
        </w:rPr>
      </w:pPr>
      <w:ins w:id="11" w:author="NICOLETA TOPIRCEANU" w:date="2023-06-27T12:29:00Z">
        <w:r w:rsidRPr="00D8454E">
          <w:rPr>
            <w:rFonts w:ascii="Trebuchet MS" w:hAnsi="Trebuchet MS"/>
          </w:rPr>
          <w:t xml:space="preserve">Obiectiv specific: </w:t>
        </w:r>
        <w:r w:rsidRPr="00EE4FE7">
          <w:rPr>
            <w:rFonts w:ascii="Trebuchet MS" w:hAnsi="Trebuchet MS"/>
          </w:rPr>
          <w:t xml:space="preserve"> </w:t>
        </w:r>
        <w:r w:rsidRPr="009D7175">
          <w:rPr>
            <w:rFonts w:ascii="Trebuchet MS" w:hAnsi="Trebuchet MS" w:cs="Calibri"/>
            <w:b/>
            <w:bCs/>
            <w:color w:val="000000"/>
          </w:rPr>
          <w:t>RSO 1.3</w:t>
        </w:r>
        <w:r w:rsidRPr="009D7175">
          <w:rPr>
            <w:rFonts w:ascii="Trebuchet MS" w:hAnsi="Trebuchet MS" w:cs="Calibri"/>
            <w:color w:val="000000"/>
          </w:rPr>
          <w:t xml:space="preserve"> - Intensificarea creșterii sustenabile și creșterea competitivității IMM-urilor și crearea de locuri de muncă în cadrul IMM-urilor, inclusiv prin investiții productive (FEDR).</w:t>
        </w:r>
      </w:ins>
    </w:p>
    <w:p w14:paraId="32917F99" w14:textId="77777777" w:rsidR="00EA7400" w:rsidRPr="009D7175" w:rsidRDefault="00EA7400" w:rsidP="00EA7400">
      <w:pPr>
        <w:spacing w:line="360" w:lineRule="auto"/>
        <w:jc w:val="both"/>
        <w:rPr>
          <w:ins w:id="12" w:author="NICOLETA TOPIRCEANU" w:date="2023-06-27T12:29:00Z"/>
          <w:rFonts w:ascii="Trebuchet MS" w:hAnsi="Trebuchet MS"/>
        </w:rPr>
      </w:pPr>
    </w:p>
    <w:p w14:paraId="12D8D452" w14:textId="2BC82FFA" w:rsidR="00EA7400" w:rsidRPr="009D7175" w:rsidRDefault="00EA7400" w:rsidP="00EA7400">
      <w:pPr>
        <w:spacing w:line="360" w:lineRule="auto"/>
        <w:jc w:val="both"/>
        <w:rPr>
          <w:ins w:id="13" w:author="NICOLETA TOPIRCEANU" w:date="2023-06-27T12:29:00Z"/>
          <w:rFonts w:ascii="Trebuchet MS" w:hAnsi="Trebuchet MS"/>
          <w:iCs/>
        </w:rPr>
      </w:pPr>
      <w:ins w:id="14" w:author="NICOLETA TOPIRCEANU" w:date="2023-06-27T12:29:00Z">
        <w:r w:rsidRPr="00D8454E">
          <w:rPr>
            <w:rFonts w:ascii="Trebuchet MS" w:hAnsi="Trebuchet MS"/>
          </w:rPr>
          <w:t xml:space="preserve">Apel de proiecte: </w:t>
        </w:r>
      </w:ins>
      <w:ins w:id="15" w:author="NICOLETA TOPIRCEANU" w:date="2023-06-27T14:10:00Z">
        <w:r w:rsidR="00543A2F" w:rsidRPr="00AB6CCF">
          <w:rPr>
            <w:rFonts w:ascii="Trebuchet MS" w:hAnsi="Trebuchet MS"/>
            <w:b/>
            <w:bCs/>
          </w:rPr>
          <w:t xml:space="preserve">Operațiunea A </w:t>
        </w:r>
        <w:r w:rsidR="00543A2F" w:rsidRPr="00AB6CCF">
          <w:rPr>
            <w:rFonts w:ascii="Trebuchet MS" w:hAnsi="Trebuchet MS"/>
          </w:rPr>
          <w:t>- Intensificarea creșterii sustenabile și a competitivității microîntrepinderilor și întreprinderi mici din regiunea Sud-Muntenia</w:t>
        </w:r>
      </w:ins>
      <w:ins w:id="16" w:author="NICOLETA TOPIRCEANU" w:date="2023-06-27T12:29:00Z">
        <w:r w:rsidRPr="006E7385">
          <w:rPr>
            <w:rFonts w:ascii="Trebuchet MS" w:hAnsi="Trebuchet MS"/>
            <w:color w:val="000000" w:themeColor="text1"/>
          </w:rPr>
          <w:t>.</w:t>
        </w:r>
      </w:ins>
    </w:p>
    <w:p w14:paraId="35D9607C" w14:textId="61AC6099" w:rsidR="00373FCC" w:rsidDel="00EA7400" w:rsidRDefault="00373FCC" w:rsidP="008540B0">
      <w:pPr>
        <w:rPr>
          <w:del w:id="17" w:author="NICOLETA TOPIRCEANU" w:date="2023-06-27T12:29:00Z"/>
          <w:rFonts w:ascii="Trebuchet MS" w:hAnsi="Trebuchet MS"/>
        </w:rPr>
      </w:pPr>
      <w:del w:id="18" w:author="NICOLETA TOPIRCEANU" w:date="2023-06-27T12:29:00Z">
        <w:r w:rsidRPr="00BD247D" w:rsidDel="00EA7400">
          <w:rPr>
            <w:rFonts w:ascii="Trebuchet MS" w:hAnsi="Trebuchet MS"/>
          </w:rPr>
          <w:delText xml:space="preserve">Program: </w:delText>
        </w:r>
        <w:r w:rsidR="005472EF" w:rsidRPr="005472EF" w:rsidDel="00EA7400">
          <w:rPr>
            <w:rFonts w:ascii="Trebuchet MS" w:hAnsi="Trebuchet MS"/>
          </w:rPr>
          <w:delText xml:space="preserve"> </w:delText>
        </w:r>
        <w:r w:rsidR="005472EF" w:rsidRPr="00C9448F" w:rsidDel="00EA7400">
          <w:rPr>
            <w:rFonts w:ascii="Trebuchet MS" w:hAnsi="Trebuchet MS"/>
          </w:rPr>
          <w:delText>Programul Regional Sud-Muntenia 2021-2027</w:delText>
        </w:r>
      </w:del>
    </w:p>
    <w:p w14:paraId="3F575B7D" w14:textId="77777777" w:rsidR="00EA7400" w:rsidRPr="00BD247D" w:rsidRDefault="00EA7400" w:rsidP="008540B0">
      <w:pPr>
        <w:rPr>
          <w:ins w:id="19" w:author="NICOLETA TOPIRCEANU" w:date="2023-06-27T12:29:00Z"/>
          <w:rFonts w:ascii="Trebuchet MS" w:hAnsi="Trebuchet MS"/>
        </w:rPr>
      </w:pPr>
    </w:p>
    <w:p w14:paraId="38D97E8D" w14:textId="09F89300" w:rsidR="00BA48EA" w:rsidDel="00EA7400" w:rsidRDefault="00373FCC" w:rsidP="005472EF">
      <w:pPr>
        <w:rPr>
          <w:del w:id="20" w:author="NICOLETA TOPIRCEANU" w:date="2023-06-27T12:29:00Z"/>
          <w:rFonts w:ascii="Trebuchet MS" w:hAnsi="Trebuchet MS"/>
        </w:rPr>
      </w:pPr>
      <w:del w:id="21" w:author="NICOLETA TOPIRCEANU" w:date="2023-06-27T12:29:00Z">
        <w:r w:rsidRPr="00BD247D" w:rsidDel="00EA7400">
          <w:rPr>
            <w:rFonts w:ascii="Trebuchet MS" w:hAnsi="Trebuchet MS"/>
          </w:rPr>
          <w:delText xml:space="preserve">Prioritate: </w:delText>
        </w:r>
        <w:bookmarkStart w:id="22" w:name="_Hlk135643515"/>
        <w:r w:rsidR="005472EF" w:rsidDel="00EA7400">
          <w:rPr>
            <w:rFonts w:ascii="Trebuchet MS" w:hAnsi="Trebuchet MS"/>
          </w:rPr>
          <w:delText xml:space="preserve">6 </w:delText>
        </w:r>
        <w:r w:rsidR="005472EF" w:rsidRPr="004C7973" w:rsidDel="00EA7400">
          <w:rPr>
            <w:rFonts w:ascii="Trebuchet MS" w:hAnsi="Trebuchet MS"/>
          </w:rPr>
          <w:delText>– O regiune atractivă</w:delText>
        </w:r>
        <w:bookmarkEnd w:id="22"/>
      </w:del>
    </w:p>
    <w:p w14:paraId="29A1E2EC" w14:textId="09CE9926" w:rsidR="0087127C" w:rsidDel="00EA7400" w:rsidRDefault="00373FCC" w:rsidP="008540B0">
      <w:pPr>
        <w:rPr>
          <w:del w:id="23" w:author="NICOLETA TOPIRCEANU" w:date="2023-06-27T12:29:00Z"/>
          <w:rFonts w:ascii="Trebuchet MS" w:hAnsi="Trebuchet MS"/>
        </w:rPr>
      </w:pPr>
      <w:del w:id="24" w:author="NICOLETA TOPIRCEANU" w:date="2023-06-27T12:29:00Z">
        <w:r w:rsidRPr="00BD247D" w:rsidDel="00EA7400">
          <w:rPr>
            <w:rFonts w:ascii="Trebuchet MS" w:hAnsi="Trebuchet MS"/>
          </w:rPr>
          <w:delText xml:space="preserve">Obiectiv specific: </w:delText>
        </w:r>
        <w:r w:rsidR="00BA48EA" w:rsidRPr="004C7973" w:rsidDel="00EA7400">
          <w:rPr>
            <w:rFonts w:ascii="Trebuchet MS" w:hAnsi="Trebuchet MS"/>
          </w:rPr>
          <w:delText>RSO 5.</w:delText>
        </w:r>
        <w:r w:rsidR="0087127C" w:rsidDel="00EA7400">
          <w:rPr>
            <w:rFonts w:ascii="Trebuchet MS" w:hAnsi="Trebuchet MS"/>
          </w:rPr>
          <w:delText>1</w:delText>
        </w:r>
        <w:r w:rsidR="00BA48EA" w:rsidRPr="004C7973" w:rsidDel="00EA7400">
          <w:rPr>
            <w:rFonts w:ascii="Trebuchet MS" w:hAnsi="Trebuchet MS"/>
          </w:rPr>
          <w:delText xml:space="preserve">  - </w:delText>
        </w:r>
        <w:r w:rsidR="0087127C" w:rsidRPr="0087127C" w:rsidDel="00EA7400">
          <w:rPr>
            <w:rFonts w:ascii="Trebuchet MS" w:hAnsi="Trebuchet MS"/>
          </w:rPr>
          <w:delText xml:space="preserve">Promovarea dezvoltării integrate și incluzive în domeniul social, economic și al mediului, precum și a culturii, a patrimoniului natural, a turismului sustenabil și a securității în zonele urbane </w:delText>
        </w:r>
      </w:del>
    </w:p>
    <w:p w14:paraId="3E525BA1" w14:textId="5EA60967" w:rsidR="0087127C" w:rsidDel="00EA7400" w:rsidRDefault="00373FCC" w:rsidP="008540B0">
      <w:pPr>
        <w:rPr>
          <w:del w:id="25" w:author="NICOLETA TOPIRCEANU" w:date="2023-06-27T12:29:00Z"/>
          <w:rFonts w:ascii="Trebuchet MS" w:hAnsi="Trebuchet MS"/>
        </w:rPr>
      </w:pPr>
      <w:del w:id="26" w:author="NICOLETA TOPIRCEANU" w:date="2023-06-27T12:29:00Z">
        <w:r w:rsidRPr="00BD247D" w:rsidDel="00EA7400">
          <w:rPr>
            <w:rFonts w:ascii="Trebuchet MS" w:hAnsi="Trebuchet MS"/>
          </w:rPr>
          <w:delText>Apel de proiecte:</w:delText>
        </w:r>
        <w:bookmarkStart w:id="27" w:name="_Hlk135643696"/>
        <w:r w:rsidR="00F66CCC" w:rsidDel="00EA7400">
          <w:rPr>
            <w:rFonts w:ascii="Trebuchet MS" w:hAnsi="Trebuchet MS"/>
          </w:rPr>
          <w:delText xml:space="preserve"> </w:delText>
        </w:r>
        <w:r w:rsidR="0087127C" w:rsidRPr="0087127C" w:rsidDel="00EA7400">
          <w:rPr>
            <w:rFonts w:ascii="Trebuchet MS" w:hAnsi="Trebuchet MS"/>
          </w:rPr>
          <w:delText>Sprijin acordat municipiilor reședință de județ, inclusiv zonelor urbane funcționale ale acestora, din regiunea Sud-Muntenia, pentru investiții în operațiuni de regenerare urbană</w:delText>
        </w:r>
        <w:bookmarkEnd w:id="27"/>
      </w:del>
    </w:p>
    <w:p w14:paraId="7DE04E80" w14:textId="575A4D3F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28" w:name="_Hlk133306267"/>
    </w:p>
    <w:bookmarkEnd w:id="28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lastRenderedPageBreak/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lastRenderedPageBreak/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default" r:id="rId8"/>
      <w:footerReference w:type="default" r:id="rId9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27F7E" w14:textId="77777777" w:rsidR="001D6177" w:rsidRDefault="001D6177" w:rsidP="00BA763C">
      <w:r>
        <w:separator/>
      </w:r>
    </w:p>
  </w:endnote>
  <w:endnote w:type="continuationSeparator" w:id="0">
    <w:p w14:paraId="56C64B53" w14:textId="77777777" w:rsidR="001D6177" w:rsidRDefault="001D6177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568B4" w14:textId="2B2965FB" w:rsidR="00F66CCC" w:rsidRDefault="00F66CCC">
    <w:pPr>
      <w:pStyle w:val="Footer"/>
    </w:pPr>
    <w:r>
      <w:rPr>
        <w:noProof/>
      </w:rPr>
      <w:drawing>
        <wp:inline distT="0" distB="0" distL="0" distR="0" wp14:anchorId="6E3A2253" wp14:editId="4743C9AE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A0AB8" w14:textId="77777777" w:rsidR="001D6177" w:rsidRDefault="001D6177" w:rsidP="00BA763C">
      <w:r>
        <w:separator/>
      </w:r>
    </w:p>
  </w:footnote>
  <w:footnote w:type="continuationSeparator" w:id="0">
    <w:p w14:paraId="008ACB44" w14:textId="77777777" w:rsidR="001D6177" w:rsidRDefault="001D6177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727AF" w14:textId="5F150A86" w:rsidR="005472EF" w:rsidRDefault="005472EF">
    <w:pPr>
      <w:pStyle w:val="Header"/>
    </w:pPr>
    <w:r>
      <w:rPr>
        <w:noProof/>
      </w:rPr>
      <w:drawing>
        <wp:inline distT="0" distB="0" distL="0" distR="0" wp14:anchorId="4541B289" wp14:editId="046B1547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40F448FA"/>
    <w:lvl w:ilvl="0">
      <w:start w:val="1"/>
      <w:numFmt w:val="decimal"/>
      <w:lvlText w:val="%1."/>
      <w:lvlJc w:val="left"/>
      <w:pPr>
        <w:ind w:left="644" w:hanging="360"/>
      </w:pPr>
      <w:rPr>
        <w:b/>
        <w:bCs/>
        <w:i w:val="0"/>
        <w:iCs/>
        <w:sz w:val="22"/>
        <w:szCs w:val="22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2917793">
    <w:abstractNumId w:val="23"/>
  </w:num>
  <w:num w:numId="2" w16cid:durableId="1033573799">
    <w:abstractNumId w:val="13"/>
  </w:num>
  <w:num w:numId="3" w16cid:durableId="1883597234">
    <w:abstractNumId w:val="12"/>
  </w:num>
  <w:num w:numId="4" w16cid:durableId="334496603">
    <w:abstractNumId w:val="22"/>
  </w:num>
  <w:num w:numId="5" w16cid:durableId="662322173">
    <w:abstractNumId w:val="4"/>
  </w:num>
  <w:num w:numId="6" w16cid:durableId="1164857139">
    <w:abstractNumId w:val="10"/>
  </w:num>
  <w:num w:numId="7" w16cid:durableId="1480996228">
    <w:abstractNumId w:val="7"/>
  </w:num>
  <w:num w:numId="8" w16cid:durableId="149449884">
    <w:abstractNumId w:val="17"/>
  </w:num>
  <w:num w:numId="9" w16cid:durableId="1548293472">
    <w:abstractNumId w:val="5"/>
  </w:num>
  <w:num w:numId="10" w16cid:durableId="1144855717">
    <w:abstractNumId w:val="18"/>
  </w:num>
  <w:num w:numId="11" w16cid:durableId="289357927">
    <w:abstractNumId w:val="14"/>
  </w:num>
  <w:num w:numId="12" w16cid:durableId="1044715249">
    <w:abstractNumId w:val="9"/>
  </w:num>
  <w:num w:numId="13" w16cid:durableId="396364848">
    <w:abstractNumId w:val="19"/>
  </w:num>
  <w:num w:numId="14" w16cid:durableId="1767074245">
    <w:abstractNumId w:val="2"/>
  </w:num>
  <w:num w:numId="15" w16cid:durableId="1135223652">
    <w:abstractNumId w:val="6"/>
  </w:num>
  <w:num w:numId="16" w16cid:durableId="1107235452">
    <w:abstractNumId w:val="16"/>
  </w:num>
  <w:num w:numId="17" w16cid:durableId="1312251022">
    <w:abstractNumId w:val="0"/>
  </w:num>
  <w:num w:numId="18" w16cid:durableId="1301810423">
    <w:abstractNumId w:val="21"/>
  </w:num>
  <w:num w:numId="19" w16cid:durableId="1536847821">
    <w:abstractNumId w:val="3"/>
  </w:num>
  <w:num w:numId="20" w16cid:durableId="1737123241">
    <w:abstractNumId w:val="20"/>
  </w:num>
  <w:num w:numId="21" w16cid:durableId="47728298">
    <w:abstractNumId w:val="1"/>
  </w:num>
  <w:num w:numId="22" w16cid:durableId="969631902">
    <w:abstractNumId w:val="11"/>
  </w:num>
  <w:num w:numId="23" w16cid:durableId="1744643487">
    <w:abstractNumId w:val="8"/>
  </w:num>
  <w:num w:numId="24" w16cid:durableId="198222979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ICOLETA TOPIRCEANU">
    <w15:presenceInfo w15:providerId="Windows Live" w15:userId="39dfb667f220a7b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62F4D"/>
    <w:rsid w:val="00174F85"/>
    <w:rsid w:val="001821F7"/>
    <w:rsid w:val="001A2D38"/>
    <w:rsid w:val="001B2C17"/>
    <w:rsid w:val="001C289B"/>
    <w:rsid w:val="001D18C9"/>
    <w:rsid w:val="001D6177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2D7E4D"/>
    <w:rsid w:val="003024FC"/>
    <w:rsid w:val="003072A4"/>
    <w:rsid w:val="00316BF5"/>
    <w:rsid w:val="00365B0D"/>
    <w:rsid w:val="0036766D"/>
    <w:rsid w:val="00372905"/>
    <w:rsid w:val="00373FCC"/>
    <w:rsid w:val="003B1DC0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74E62"/>
    <w:rsid w:val="00483FD7"/>
    <w:rsid w:val="00494329"/>
    <w:rsid w:val="004A5B65"/>
    <w:rsid w:val="004B14AF"/>
    <w:rsid w:val="004B507B"/>
    <w:rsid w:val="004B7D89"/>
    <w:rsid w:val="004C5434"/>
    <w:rsid w:val="004D1829"/>
    <w:rsid w:val="004E060D"/>
    <w:rsid w:val="004F68A5"/>
    <w:rsid w:val="005216A1"/>
    <w:rsid w:val="005355A9"/>
    <w:rsid w:val="00543A2F"/>
    <w:rsid w:val="005472EF"/>
    <w:rsid w:val="00557015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127C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15CFA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B6253"/>
    <w:rsid w:val="00AC4B1E"/>
    <w:rsid w:val="00AE4CE5"/>
    <w:rsid w:val="00AE54CC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48EA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A7400"/>
    <w:rsid w:val="00EB0D59"/>
    <w:rsid w:val="00EE0D02"/>
    <w:rsid w:val="00EF18AC"/>
    <w:rsid w:val="00EF4EC4"/>
    <w:rsid w:val="00F026E8"/>
    <w:rsid w:val="00F15531"/>
    <w:rsid w:val="00F205DF"/>
    <w:rsid w:val="00F22EFE"/>
    <w:rsid w:val="00F32B4B"/>
    <w:rsid w:val="00F61829"/>
    <w:rsid w:val="00F66CCC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NICOLETA TOPIRCEANU</cp:lastModifiedBy>
  <cp:revision>23</cp:revision>
  <dcterms:created xsi:type="dcterms:W3CDTF">2023-04-27T19:43:00Z</dcterms:created>
  <dcterms:modified xsi:type="dcterms:W3CDTF">2023-06-27T11:10:00Z</dcterms:modified>
</cp:coreProperties>
</file>